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510DD8" w:rsidTr="001F33CA">
        <w:tc>
          <w:tcPr>
            <w:tcW w:w="3498" w:type="dxa"/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510DD8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510DD8" w:rsidTr="001F33CA">
        <w:tc>
          <w:tcPr>
            <w:tcW w:w="3498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510DD8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510DD8" w:rsidRDefault="00DE3936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CC7E6A" wp14:editId="0A1A8067">
                <wp:simplePos x="0" y="0"/>
                <wp:positionH relativeFrom="column">
                  <wp:posOffset>-4982</wp:posOffset>
                </wp:positionH>
                <wp:positionV relativeFrom="paragraph">
                  <wp:posOffset>-388962</wp:posOffset>
                </wp:positionV>
                <wp:extent cx="2356338" cy="310661"/>
                <wp:effectExtent l="0" t="0" r="2540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6338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936" w:rsidRPr="00247A79" w:rsidRDefault="00DE3936" w:rsidP="00DE3936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Protokół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6F0CFB2" wp14:editId="7F5CB8A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4pt;margin-top:-30.65pt;width:185.55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" strokecolor="red">
                <v:textbox>
                  <w:txbxContent>
                    <w:p w:rsidR="00DE3936" w:rsidRPr="00247A79" w:rsidRDefault="00DE3936" w:rsidP="00DE3936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Protokół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510DD8" w:rsidTr="00C57F99">
        <w:tc>
          <w:tcPr>
            <w:tcW w:w="3794" w:type="dxa"/>
            <w:vAlign w:val="bottom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510DD8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510DD8" w:rsidTr="00FE144E">
        <w:tc>
          <w:tcPr>
            <w:tcW w:w="379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510DD8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510DD8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944395" w:rsidRPr="00510DD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 xml:space="preserve">Protokół </w:t>
      </w:r>
      <w:r w:rsidR="004240EB" w:rsidRPr="00510DD8">
        <w:rPr>
          <w:rFonts w:ascii="Arial Narrow" w:hAnsi="Arial Narrow" w:cs="Times New Roman"/>
          <w:b/>
          <w:smallCaps/>
          <w:sz w:val="20"/>
        </w:rPr>
        <w:t>zbiorczy przebiegu części pisemnej egzaminu maturalnego</w:t>
      </w:r>
    </w:p>
    <w:p w:rsidR="00944395" w:rsidRPr="00510DD8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RPr="00510DD8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20"/>
              </w:rPr>
            </w:pPr>
            <w:r w:rsidRPr="00510DD8">
              <w:rPr>
                <w:rFonts w:ascii="Arial Narrow" w:hAnsi="Arial Narrow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:rsidR="003F4D94" w:rsidRPr="00510DD8" w:rsidRDefault="003F4D94" w:rsidP="00FE144E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</w:tr>
    </w:tbl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3F4D94" w:rsidRPr="00510DD8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A. Przebieg egzaminu</w:t>
      </w: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20"/>
        </w:rPr>
      </w:pPr>
      <w:r w:rsidRPr="00510DD8">
        <w:rPr>
          <w:rFonts w:ascii="Arial Narrow" w:hAnsi="Arial Narrow" w:cs="Times New Roman"/>
          <w:b/>
          <w:sz w:val="20"/>
        </w:rPr>
        <w:t>A1.</w:t>
      </w:r>
      <w:r w:rsidRPr="00510DD8">
        <w:rPr>
          <w:rFonts w:ascii="Arial Narrow" w:hAnsi="Arial Narrow" w:cs="Times New Roman"/>
          <w:sz w:val="20"/>
        </w:rPr>
        <w:t xml:space="preserve"> Egzamin przeprowadzono w …………… sali / salach.</w:t>
      </w: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10"/>
        </w:rPr>
      </w:pP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16"/>
        </w:rPr>
      </w:pPr>
      <w:r w:rsidRPr="00510DD8">
        <w:rPr>
          <w:rFonts w:ascii="Arial Narrow" w:hAnsi="Arial Narrow" w:cs="Times New Roman"/>
          <w:b/>
          <w:sz w:val="20"/>
        </w:rPr>
        <w:t xml:space="preserve">A2. </w:t>
      </w:r>
      <w:r w:rsidRPr="00510DD8">
        <w:rPr>
          <w:rFonts w:ascii="Arial Narrow" w:hAnsi="Arial Narrow" w:cs="Times New Roman"/>
          <w:sz w:val="20"/>
        </w:rPr>
        <w:t>Dane dotyczące zdających.</w:t>
      </w:r>
    </w:p>
    <w:p w:rsidR="003F4D94" w:rsidRPr="00510DD8" w:rsidRDefault="003F4D94" w:rsidP="00944395">
      <w:pPr>
        <w:spacing w:after="0" w:line="240" w:lineRule="auto"/>
        <w:rPr>
          <w:rFonts w:ascii="Arial Narrow" w:hAnsi="Arial Narrow" w:cs="Times New Roman"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4519"/>
        <w:gridCol w:w="627"/>
        <w:gridCol w:w="627"/>
        <w:gridCol w:w="545"/>
        <w:gridCol w:w="545"/>
        <w:gridCol w:w="685"/>
        <w:gridCol w:w="831"/>
        <w:gridCol w:w="799"/>
      </w:tblGrid>
      <w:tr w:rsidR="00510DD8" w:rsidRPr="00510DD8" w:rsidTr="00510DD8">
        <w:trPr>
          <w:cantSplit/>
          <w:trHeight w:val="64"/>
        </w:trPr>
        <w:tc>
          <w:tcPr>
            <w:tcW w:w="2579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65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510DD8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5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510DD8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5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4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RD</w:t>
            </w:r>
            <w:r w:rsidRPr="00510DD8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41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510DD8" w:rsidRPr="00510DD8" w:rsidTr="00510DD8">
        <w:trPr>
          <w:cantSplit/>
          <w:trHeight w:val="64"/>
        </w:trPr>
        <w:tc>
          <w:tcPr>
            <w:tcW w:w="2579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 xml:space="preserve">cz. 2 </w:t>
            </w:r>
            <w:r w:rsidRPr="00510DD8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 xml:space="preserve">cz. 2 </w:t>
            </w:r>
            <w:r w:rsidRPr="00510DD8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1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257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23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510DD8" w:rsidRPr="00510DD8" w:rsidRDefault="00510DD8" w:rsidP="00510DD8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2348" w:type="pct"/>
            <w:tcBorders>
              <w:left w:val="single" w:sz="4" w:space="0" w:color="006600"/>
              <w:right w:val="single" w:sz="12" w:space="0" w:color="auto"/>
            </w:tcBorders>
          </w:tcPr>
          <w:p w:rsidR="00510DD8" w:rsidRPr="00510DD8" w:rsidRDefault="00510DD8" w:rsidP="00510DD8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26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1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510DD8" w:rsidRPr="00510DD8" w:rsidTr="00510DD8">
        <w:tc>
          <w:tcPr>
            <w:tcW w:w="25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510DD8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c>
          <w:tcPr>
            <w:tcW w:w="25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przerwali dany egzamin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c>
          <w:tcPr>
            <w:tcW w:w="257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510DD8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  <w:trHeight w:val="227"/>
        </w:trPr>
        <w:tc>
          <w:tcPr>
            <w:tcW w:w="231" w:type="pct"/>
            <w:vMerge w:val="restart"/>
            <w:tcBorders>
              <w:lef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2348" w:type="pct"/>
            <w:tcBorders>
              <w:right w:val="single" w:sz="12" w:space="0" w:color="auto"/>
            </w:tcBorders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laureatów/finalistów olimpiad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26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231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2348" w:type="pct"/>
            <w:tcBorders>
              <w:bottom w:val="single" w:sz="12" w:space="0" w:color="auto"/>
              <w:right w:val="single" w:sz="12" w:space="0" w:color="auto"/>
            </w:tcBorders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pozostałych nieobecnych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326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bottom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c>
          <w:tcPr>
            <w:tcW w:w="2579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510DD8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10DD8" w:rsidRPr="00510DD8" w:rsidTr="00510DD8">
        <w:tc>
          <w:tcPr>
            <w:tcW w:w="257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510DD8" w:rsidRPr="00510DD8" w:rsidRDefault="00510DD8" w:rsidP="00510DD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510DD8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 </w:t>
            </w:r>
            <w:r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3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510DD8" w:rsidRPr="00510DD8" w:rsidRDefault="00510DD8" w:rsidP="00510DD8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510DD8" w:rsidRDefault="00944395" w:rsidP="00944395">
      <w:pPr>
        <w:spacing w:after="0" w:line="240" w:lineRule="auto"/>
        <w:rPr>
          <w:rFonts w:ascii="Arial Narrow" w:eastAsia="Calibri" w:hAnsi="Arial Narrow" w:cs="Times New Roman"/>
          <w:sz w:val="12"/>
          <w:szCs w:val="18"/>
        </w:rPr>
      </w:pPr>
    </w:p>
    <w:p w:rsidR="00944395" w:rsidRPr="00510DD8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D87835" w:rsidRPr="00510DD8" w:rsidRDefault="00D8783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RD – arkusze zawierające dodatkowe zadania z przedmiotów w języku obcym. </w:t>
      </w:r>
    </w:p>
    <w:p w:rsidR="00D87835" w:rsidRPr="00510DD8" w:rsidRDefault="00D8783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Podział na części dotyczy wyłącznie egzaminu z </w:t>
      </w:r>
      <w:r w:rsidR="00510DD8">
        <w:rPr>
          <w:rFonts w:ascii="Arial Narrow" w:eastAsia="Calibri" w:hAnsi="Arial Narrow" w:cs="Times New Roman"/>
          <w:sz w:val="16"/>
          <w:szCs w:val="18"/>
        </w:rPr>
        <w:t xml:space="preserve">języka polskiego na PP oraz egzaminu z </w:t>
      </w:r>
      <w:r w:rsidRPr="00510DD8">
        <w:rPr>
          <w:rFonts w:ascii="Arial Narrow" w:eastAsia="Calibri" w:hAnsi="Arial Narrow" w:cs="Times New Roman"/>
          <w:sz w:val="16"/>
          <w:szCs w:val="18"/>
        </w:rPr>
        <w:t xml:space="preserve">informatyki na </w:t>
      </w:r>
      <w:r w:rsidR="00510DD8">
        <w:rPr>
          <w:rFonts w:ascii="Arial Narrow" w:eastAsia="Calibri" w:hAnsi="Arial Narrow" w:cs="Times New Roman"/>
          <w:sz w:val="16"/>
          <w:szCs w:val="18"/>
        </w:rPr>
        <w:t>PR</w:t>
      </w:r>
      <w:r w:rsidRPr="00510DD8">
        <w:rPr>
          <w:rFonts w:ascii="Arial Narrow" w:eastAsia="Calibri" w:hAnsi="Arial Narrow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56352F" w:rsidRPr="00510DD8" w:rsidRDefault="0056352F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podać imiona i nazwiska oraz PESEL tych zdających w tabeli A3 poniżej.</w:t>
      </w:r>
    </w:p>
    <w:p w:rsidR="00944395" w:rsidRPr="00510DD8" w:rsidRDefault="00944395" w:rsidP="00510DD8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="0056352F" w:rsidRPr="00510DD8">
        <w:rPr>
          <w:rFonts w:ascii="Arial Narrow" w:eastAsia="Calibri" w:hAnsi="Arial Narrow" w:cs="Times New Roman"/>
          <w:sz w:val="16"/>
          <w:szCs w:val="18"/>
        </w:rPr>
        <w:t>podać imiona i nazwiska oraz PESEL tych zdających w tabeli A4 poniżej.</w:t>
      </w:r>
    </w:p>
    <w:p w:rsidR="00944395" w:rsidRPr="00510DD8" w:rsidRDefault="00944395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10"/>
          <w:szCs w:val="20"/>
          <w:lang w:eastAsia="pl-PL"/>
        </w:rPr>
      </w:pPr>
    </w:p>
    <w:p w:rsidR="0056352F" w:rsidRPr="00510DD8" w:rsidRDefault="0056352F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16"/>
          <w:lang w:eastAsia="pl-PL"/>
        </w:rPr>
      </w:pP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Tabela A3. Wykaz zdających, którzy nie przystąpili do egzaminu</w:t>
      </w:r>
      <w:r w:rsidR="009D7D82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lub przerwali egzamin 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10DD8" w:rsidTr="0056352F">
        <w:trPr>
          <w:trHeight w:val="424"/>
        </w:trPr>
        <w:tc>
          <w:tcPr>
            <w:tcW w:w="461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:rsidR="0056352F" w:rsidRPr="00510DD8" w:rsidRDefault="0056352F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10DD8" w:rsidTr="0056352F">
        <w:tc>
          <w:tcPr>
            <w:tcW w:w="461" w:type="dxa"/>
          </w:tcPr>
          <w:p w:rsidR="0056352F" w:rsidRPr="00510DD8" w:rsidRDefault="0056352F" w:rsidP="0056352F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10DD8" w:rsidRDefault="0056352F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8"/>
          <w:szCs w:val="20"/>
          <w:lang w:eastAsia="pl-PL"/>
        </w:rPr>
      </w:pPr>
    </w:p>
    <w:p w:rsidR="0056352F" w:rsidRPr="00510DD8" w:rsidRDefault="0056352F" w:rsidP="0056352F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C57F99" w:rsidRPr="00510DD8">
        <w:rPr>
          <w:rFonts w:ascii="Arial Narrow" w:eastAsia="Calibri" w:hAnsi="Arial Narrow" w:cs="Times New Roman"/>
          <w:sz w:val="16"/>
          <w:szCs w:val="18"/>
        </w:rPr>
        <w:t xml:space="preserve"> na str. 1.</w:t>
      </w:r>
      <w:r w:rsidRPr="00510DD8">
        <w:rPr>
          <w:rFonts w:ascii="Arial Narrow" w:eastAsia="Calibri" w:hAnsi="Arial Narrow" w:cs="Times New Roman"/>
          <w:sz w:val="16"/>
          <w:szCs w:val="18"/>
        </w:rPr>
        <w:t>, np. PP, PP cz. 1, PR cz. 2, DJ, RD.</w:t>
      </w:r>
    </w:p>
    <w:p w:rsidR="0056352F" w:rsidRPr="00510DD8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wpisać np. </w:t>
      </w:r>
      <w:r w:rsidRPr="00510DD8">
        <w:rPr>
          <w:rFonts w:ascii="Arial Narrow" w:eastAsia="Calibri" w:hAnsi="Arial Narrow" w:cs="Times New Roman"/>
          <w:i/>
          <w:sz w:val="16"/>
          <w:szCs w:val="18"/>
        </w:rPr>
        <w:t>nie zgłosił się, laureat, przerwał z przyczyn zdrowotnych</w:t>
      </w:r>
      <w:r w:rsidRPr="00510DD8">
        <w:rPr>
          <w:rFonts w:ascii="Arial Narrow" w:eastAsia="Calibri" w:hAnsi="Arial Narrow" w:cs="Times New Roman"/>
          <w:sz w:val="16"/>
          <w:szCs w:val="18"/>
        </w:rPr>
        <w:t>.</w:t>
      </w:r>
    </w:p>
    <w:p w:rsidR="00510DD8" w:rsidRDefault="00510DD8">
      <w:pPr>
        <w:spacing w:after="0" w:line="240" w:lineRule="auto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br w:type="page"/>
      </w: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lastRenderedPageBreak/>
        <w:t xml:space="preserve">Tabela A4. Wykaz zdających, którym unieważniono </w:t>
      </w:r>
      <w:r w:rsidR="002D13C4" w:rsidRPr="00510DD8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10DD8" w:rsidTr="002D13C4">
        <w:tc>
          <w:tcPr>
            <w:tcW w:w="461" w:type="dxa"/>
            <w:vMerge w:val="restart"/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:rsidR="002D13C4" w:rsidRPr="00510DD8" w:rsidRDefault="002D13C4" w:rsidP="002D13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10DD8" w:rsidTr="002D13C4">
        <w:tc>
          <w:tcPr>
            <w:tcW w:w="461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13C4" w:rsidRPr="00510DD8" w:rsidRDefault="002D13C4" w:rsidP="0056352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10DD8" w:rsidTr="002D13C4">
        <w:tc>
          <w:tcPr>
            <w:tcW w:w="461" w:type="dxa"/>
            <w:vAlign w:val="center"/>
          </w:tcPr>
          <w:p w:rsidR="002D13C4" w:rsidRPr="00510DD8" w:rsidRDefault="002D13C4" w:rsidP="002D13C4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2D13C4" w:rsidRPr="00510DD8" w:rsidRDefault="002D13C4" w:rsidP="0056352F">
            <w:pPr>
              <w:spacing w:before="60" w:after="6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10"/>
          <w:szCs w:val="20"/>
          <w:lang w:eastAsia="pl-PL"/>
        </w:rPr>
      </w:pPr>
    </w:p>
    <w:p w:rsidR="002D13C4" w:rsidRPr="00510DD8" w:rsidRDefault="002D13C4" w:rsidP="002D13C4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510DD8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:rsidR="002D13C4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>Należy wpisać zgodnie z tabelą A2</w:t>
      </w:r>
      <w:r w:rsidR="00B73185">
        <w:rPr>
          <w:rFonts w:ascii="Arial Narrow" w:eastAsia="Calibri" w:hAnsi="Arial Narrow" w:cs="Times New Roman"/>
          <w:sz w:val="16"/>
          <w:szCs w:val="18"/>
        </w:rPr>
        <w:t xml:space="preserve"> na str. 1</w:t>
      </w:r>
      <w:r w:rsidRPr="00510DD8">
        <w:rPr>
          <w:rFonts w:ascii="Arial Narrow" w:eastAsia="Calibri" w:hAnsi="Arial Narrow" w:cs="Times New Roman"/>
          <w:sz w:val="16"/>
          <w:szCs w:val="18"/>
        </w:rPr>
        <w:t>, np. PP, PP cz. 1, PR cz. 2, DJ, RD.</w:t>
      </w:r>
    </w:p>
    <w:p w:rsidR="0056352F" w:rsidRPr="00510DD8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 Narrow" w:eastAsia="Calibri" w:hAnsi="Arial Narrow" w:cs="Times New Roman"/>
          <w:sz w:val="16"/>
          <w:szCs w:val="18"/>
        </w:rPr>
      </w:pPr>
      <w:r w:rsidRPr="00510DD8">
        <w:rPr>
          <w:rFonts w:ascii="Arial Narrow" w:eastAsia="Calibri" w:hAnsi="Arial Narrow" w:cs="Times New Roman"/>
          <w:sz w:val="16"/>
          <w:szCs w:val="18"/>
        </w:rPr>
        <w:t xml:space="preserve">Należy 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wpisać znak „</w:t>
      </w:r>
      <w:r w:rsidR="00C57F99" w:rsidRPr="00510DD8">
        <w:rPr>
          <w:rFonts w:ascii="Arial Narrow" w:eastAsia="Times New Roman" w:hAnsi="Arial Narrow" w:cs="Times New Roman"/>
          <w:sz w:val="16"/>
          <w:lang w:eastAsia="pl-PL"/>
        </w:rPr>
        <w:t>X</w:t>
      </w:r>
      <w:r w:rsidRPr="00510DD8">
        <w:rPr>
          <w:rFonts w:ascii="Arial Narrow" w:eastAsia="Times New Roman" w:hAnsi="Arial Narrow" w:cs="Times New Roman"/>
          <w:sz w:val="16"/>
          <w:lang w:eastAsia="pl-PL"/>
        </w:rPr>
        <w:t>” we właściwej kolumnie, wskazując przyczynę unieważnienia: art. 44zzv pkt 1 – unieważnienie w przypadku stwierdzenia niesamodzielnego rozwiązywania zadań przez zdającego; art. 44zzv pkt 2 – unieważnienie z powodu wniesienia lub korzystania przez zdającego z urządzenia telekomunikacyjnego lub niedozwolonych przyborów pomocniczych; art. 44zzv pkt 3 – unieważnienie z powodu zakłócania przez zdającego prawidłowego przebiegu egzaminu.</w:t>
      </w:r>
    </w:p>
    <w:p w:rsidR="0056352F" w:rsidRPr="00510DD8" w:rsidRDefault="0056352F" w:rsidP="0056352F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lang w:eastAsia="pl-PL"/>
        </w:rPr>
      </w:pPr>
    </w:p>
    <w:p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</w:t>
      </w:r>
    </w:p>
    <w:p w:rsidR="0056352F" w:rsidRPr="00510DD8" w:rsidRDefault="0056352F" w:rsidP="0056352F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</w:t>
      </w:r>
      <w:r w:rsidRPr="00510DD8">
        <w:rPr>
          <w:rFonts w:ascii="Arial Narrow" w:eastAsia="Times New Roman" w:hAnsi="Arial Narrow" w:cs="Times New Roman"/>
          <w:sz w:val="20"/>
          <w:lang w:eastAsia="pl-PL"/>
        </w:rPr>
        <w:t>……………………………………………………………………………………………………</w:t>
      </w:r>
    </w:p>
    <w:p w:rsidR="00944395" w:rsidRPr="00510DD8" w:rsidRDefault="002D13C4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A5.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="00944395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944395" w:rsidRPr="00510DD8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</w:t>
      </w:r>
    </w:p>
    <w:p w:rsidR="005A732C" w:rsidRPr="00510DD8" w:rsidRDefault="005A732C" w:rsidP="005A732C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A6. Informacje o zawieszeniu części pisemnej egzaminu z danego przedmiotu ze względu na stwierdzenie naruszenia materiałów egzaminacyjnych oraz podjętych działaniach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(zgodnie z § 55 ust. 2 rozporządzenia)</w:t>
      </w:r>
    </w:p>
    <w:p w:rsidR="005A732C" w:rsidRPr="00510DD8" w:rsidRDefault="005A732C" w:rsidP="005A732C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A732C" w:rsidRPr="00510DD8" w:rsidRDefault="005A732C" w:rsidP="005A732C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:rsidR="005A732C" w:rsidRPr="00510DD8" w:rsidRDefault="005A732C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944395" w:rsidRPr="00510DD8" w:rsidRDefault="005A732C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A7</w:t>
      </w:r>
      <w:r w:rsidR="002D13C4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</w:t>
      </w:r>
      <w:r w:rsidR="00944395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510DD8" w:rsidTr="002D13C4">
        <w:tc>
          <w:tcPr>
            <w:tcW w:w="533" w:type="dxa"/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2D13C4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510DD8" w:rsidTr="002D13C4">
        <w:tc>
          <w:tcPr>
            <w:tcW w:w="533" w:type="dxa"/>
            <w:vAlign w:val="center"/>
          </w:tcPr>
          <w:p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510DD8" w:rsidTr="002D13C4">
        <w:tc>
          <w:tcPr>
            <w:tcW w:w="533" w:type="dxa"/>
            <w:vAlign w:val="bottom"/>
          </w:tcPr>
          <w:p w:rsidR="00944395" w:rsidRPr="00510DD8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510DD8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2D13C4" w:rsidRPr="00510DD8" w:rsidTr="002D13C4">
        <w:tc>
          <w:tcPr>
            <w:tcW w:w="533" w:type="dxa"/>
            <w:vAlign w:val="bottom"/>
          </w:tcPr>
          <w:p w:rsidR="002D13C4" w:rsidRPr="00510DD8" w:rsidRDefault="002D13C4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510DD8" w:rsidRDefault="002D13C4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5A732C" w:rsidRPr="00510DD8" w:rsidRDefault="005A732C" w:rsidP="005A732C">
      <w:pPr>
        <w:shd w:val="clear" w:color="auto" w:fill="FFFFFF" w:themeFill="background1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</w:p>
    <w:p w:rsidR="00510DD8" w:rsidRDefault="00510DD8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>
        <w:rPr>
          <w:rFonts w:ascii="Arial Narrow" w:hAnsi="Arial Narrow" w:cs="Times New Roman"/>
          <w:b/>
          <w:smallCaps/>
          <w:sz w:val="20"/>
        </w:rPr>
        <w:br w:type="page"/>
      </w:r>
    </w:p>
    <w:p w:rsidR="002D13C4" w:rsidRPr="00510DD8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lastRenderedPageBreak/>
        <w:t>B. Rozliczenie arkuszy egzaminacyjnych</w:t>
      </w:r>
    </w:p>
    <w:p w:rsidR="002D13C4" w:rsidRPr="00510DD8" w:rsidRDefault="002D13C4" w:rsidP="002D13C4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:rsidR="00B154B9" w:rsidRPr="00510DD8" w:rsidRDefault="00B154B9" w:rsidP="00B154B9">
      <w:pPr>
        <w:spacing w:after="0" w:line="240" w:lineRule="auto"/>
        <w:contextualSpacing/>
        <w:jc w:val="center"/>
        <w:rPr>
          <w:rFonts w:ascii="Arial Narrow" w:eastAsia="Calibri" w:hAnsi="Arial Narrow" w:cs="Times New Roman"/>
          <w:color w:val="FF0000"/>
          <w:sz w:val="18"/>
          <w:szCs w:val="18"/>
        </w:rPr>
      </w:pPr>
      <w:r w:rsidRPr="00510DD8">
        <w:rPr>
          <w:rFonts w:ascii="Arial Narrow" w:hAnsi="Arial Narrow" w:cs="Times New Roman"/>
          <w:b/>
          <w:smallCaps/>
          <w:color w:val="FF0000"/>
          <w:sz w:val="18"/>
        </w:rPr>
        <w:t xml:space="preserve">Uwaga: 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Arkusz dla </w:t>
      </w:r>
      <w:r w:rsidR="00D70061" w:rsidRPr="00510DD8">
        <w:rPr>
          <w:rFonts w:ascii="Arial Narrow" w:eastAsia="Calibri" w:hAnsi="Arial Narrow" w:cs="Times New Roman"/>
          <w:color w:val="FF0000"/>
          <w:sz w:val="18"/>
          <w:szCs w:val="18"/>
        </w:rPr>
        <w:t>zdającego</w:t>
      </w:r>
      <w:r w:rsidRPr="00510DD8">
        <w:rPr>
          <w:rFonts w:ascii="Arial Narrow" w:eastAsia="Calibri" w:hAnsi="Arial Narrow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:rsidR="00B154B9" w:rsidRPr="00510DD8" w:rsidRDefault="00B154B9" w:rsidP="002D13C4">
      <w:pPr>
        <w:spacing w:after="0" w:line="240" w:lineRule="auto"/>
        <w:rPr>
          <w:rFonts w:ascii="Arial Narrow" w:hAnsi="Arial Narrow" w:cs="Times New Roman"/>
          <w:smallCaps/>
          <w:color w:val="FF0000"/>
          <w:sz w:val="16"/>
        </w:rPr>
      </w:pPr>
    </w:p>
    <w:p w:rsidR="00FE144E" w:rsidRPr="00510DD8" w:rsidRDefault="00510DD8" w:rsidP="00FE144E">
      <w:pPr>
        <w:keepNext/>
        <w:spacing w:before="120" w:after="6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>
        <w:rPr>
          <w:rFonts w:ascii="Arial Narrow" w:eastAsia="Times New Roman" w:hAnsi="Arial Narrow" w:cs="Arial"/>
          <w:b/>
          <w:bCs/>
          <w:color w:val="FF9900"/>
          <w:szCs w:val="26"/>
          <w:lang w:eastAsia="pl-PL"/>
        </w:rPr>
        <w:t>B1.</w:t>
      </w:r>
      <w:r w:rsidR="00FE144E"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Rozliczenie arkuszy </w:t>
      </w:r>
      <w:r w:rsidR="00FE144E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>standardowych</w:t>
      </w:r>
      <w:r w:rsidR="00F25CA1"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 xml:space="preserve"> </w:t>
      </w:r>
      <w:r>
        <w:rPr>
          <w:rFonts w:ascii="Arial Narrow" w:eastAsia="Times New Roman" w:hAnsi="Arial Narrow" w:cs="Arial"/>
          <w:b/>
          <w:bCs/>
          <w:color w:val="FF0000"/>
          <w:szCs w:val="26"/>
          <w:lang w:eastAsia="pl-PL"/>
        </w:rPr>
        <w:t>[E-100</w:t>
      </w:r>
      <w:r w:rsidR="00F25CA1" w:rsidRPr="00510DD8">
        <w:rPr>
          <w:rFonts w:ascii="Arial Narrow" w:eastAsia="Times New Roman" w:hAnsi="Arial Narrow" w:cs="Arial"/>
          <w:b/>
          <w:bCs/>
          <w:color w:val="FF0000"/>
          <w:szCs w:val="26"/>
          <w:lang w:eastAsia="pl-PL"/>
        </w:rPr>
        <w:t>]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569"/>
        <w:gridCol w:w="998"/>
        <w:gridCol w:w="1396"/>
        <w:gridCol w:w="1499"/>
        <w:gridCol w:w="1294"/>
        <w:gridCol w:w="1396"/>
        <w:gridCol w:w="1397"/>
      </w:tblGrid>
      <w:tr w:rsidR="00FE144E" w:rsidRPr="00510DD8" w:rsidTr="00510DD8">
        <w:trPr>
          <w:cantSplit/>
          <w:trHeight w:val="795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 xml:space="preserve"> 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510DD8" w:rsidTr="00510DD8">
        <w:trPr>
          <w:cantSplit/>
          <w:trHeight w:val="195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97215C" w:rsidRDefault="00FE144E" w:rsidP="00FE144E">
            <w:pPr>
              <w:spacing w:before="30" w:after="3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97215C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510DD8" w:rsidRDefault="00FE144E" w:rsidP="00FE14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  <w:trHeight w:val="86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  <w:trHeight w:val="86"/>
        </w:trPr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17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  <w:tr w:rsidR="00510DD8" w:rsidRPr="00510DD8" w:rsidTr="00510DD8">
        <w:trPr>
          <w:cantSplit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przedmioty w drugim jęz. nauczania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DD8" w:rsidRPr="00510DD8" w:rsidRDefault="00510DD8" w:rsidP="00510DD8">
            <w:pPr>
              <w:spacing w:before="75" w:after="75" w:line="240" w:lineRule="auto"/>
              <w:jc w:val="center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066"/>
        <w:gridCol w:w="1393"/>
        <w:gridCol w:w="1394"/>
        <w:gridCol w:w="1393"/>
        <w:gridCol w:w="1394"/>
        <w:gridCol w:w="1394"/>
      </w:tblGrid>
      <w:tr w:rsidR="00FE144E" w:rsidRPr="00510DD8" w:rsidTr="00FE144E">
        <w:trPr>
          <w:cantSplit/>
        </w:trPr>
        <w:tc>
          <w:tcPr>
            <w:tcW w:w="163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</w:tc>
        <w:tc>
          <w:tcPr>
            <w:tcW w:w="1066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393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39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-</w:t>
            </w:r>
          </w:p>
        </w:tc>
        <w:tc>
          <w:tcPr>
            <w:tcW w:w="1393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FE144E" w:rsidRPr="00510DD8" w:rsidRDefault="00FE144E" w:rsidP="004408CC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FE144E" w:rsidRPr="00510DD8" w:rsidRDefault="00FE144E" w:rsidP="00FE144E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FE144E" w:rsidRPr="00510DD8" w:rsidRDefault="00FE144E" w:rsidP="00FE144E">
      <w:pPr>
        <w:keepNext/>
        <w:spacing w:after="90" w:line="240" w:lineRule="auto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</w:p>
    <w:p w:rsidR="0024190F" w:rsidRPr="00510DD8" w:rsidRDefault="0024190F" w:rsidP="00F25CA1">
      <w:pPr>
        <w:keepNext/>
        <w:spacing w:before="120" w:after="60" w:line="240" w:lineRule="auto"/>
        <w:jc w:val="both"/>
        <w:outlineLvl w:val="2"/>
        <w:rPr>
          <w:rFonts w:ascii="Arial Narrow" w:eastAsia="Times New Roman" w:hAnsi="Arial Narrow" w:cs="Arial"/>
          <w:bCs/>
          <w:szCs w:val="26"/>
          <w:lang w:eastAsia="pl-PL"/>
        </w:rPr>
      </w:pPr>
      <w:r w:rsidRPr="00510DD8">
        <w:rPr>
          <w:rFonts w:ascii="Arial Narrow" w:eastAsia="Times New Roman" w:hAnsi="Arial Narrow" w:cs="Arial"/>
          <w:b/>
          <w:bCs/>
          <w:szCs w:val="26"/>
          <w:lang w:eastAsia="pl-PL"/>
        </w:rPr>
        <w:t>B2.</w:t>
      </w:r>
      <w:r w:rsidRPr="00510DD8">
        <w:rPr>
          <w:rFonts w:ascii="Arial Narrow" w:eastAsia="Times New Roman" w:hAnsi="Arial Narrow" w:cs="Arial"/>
          <w:bCs/>
          <w:szCs w:val="26"/>
          <w:lang w:eastAsia="pl-PL"/>
        </w:rPr>
        <w:t xml:space="preserve"> Rozliczenie arkuszy dostosowanych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2"/>
        <w:gridCol w:w="1417"/>
        <w:gridCol w:w="1134"/>
        <w:gridCol w:w="992"/>
        <w:gridCol w:w="1277"/>
        <w:gridCol w:w="1134"/>
        <w:gridCol w:w="1277"/>
        <w:gridCol w:w="1125"/>
      </w:tblGrid>
      <w:tr w:rsidR="004408CC" w:rsidRPr="00510DD8" w:rsidTr="004408CC">
        <w:trPr>
          <w:trHeight w:val="1095"/>
        </w:trPr>
        <w:tc>
          <w:tcPr>
            <w:tcW w:w="660" w:type="pct"/>
            <w:vMerge w:val="restart"/>
            <w:vAlign w:val="center"/>
          </w:tcPr>
          <w:p w:rsidR="004408CC" w:rsidRPr="00510DD8" w:rsidRDefault="004408CC" w:rsidP="004408C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 xml:space="preserve">Forma </w:t>
            </w:r>
            <w:r w:rsidRPr="00510DD8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arkusza </w:t>
            </w:r>
          </w:p>
          <w:p w:rsidR="004408CC" w:rsidRPr="00510DD8" w:rsidRDefault="00B73185" w:rsidP="004408CC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cs="Times New Roman"/>
                <w:b/>
                <w:sz w:val="18"/>
                <w:szCs w:val="18"/>
              </w:rPr>
              <w:t>(E-200, E-300 / E-10</w:t>
            </w:r>
            <w:r w:rsidR="004408CC">
              <w:rPr>
                <w:rFonts w:ascii="Arial Narrow" w:hAnsi="Arial Narrow" w:cs="Times New Roman"/>
                <w:b/>
                <w:sz w:val="18"/>
                <w:szCs w:val="18"/>
              </w:rPr>
              <w:t>0, E-400, E-600 / E-660, E-700</w:t>
            </w:r>
            <w:r w:rsidR="004408CC" w:rsidRPr="00510DD8">
              <w:rPr>
                <w:rFonts w:ascii="Arial Narrow" w:hAnsi="Arial Narrow" w:cs="Times New Roman"/>
                <w:b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imes New Roman"/>
                <w:b/>
                <w:sz w:val="18"/>
                <w:szCs w:val="18"/>
              </w:rPr>
              <w:t xml:space="preserve">   E-Q00 </w:t>
            </w:r>
            <w:r w:rsidR="004408CC" w:rsidRPr="00510DD8">
              <w:rPr>
                <w:rFonts w:ascii="Arial Narrow" w:hAnsi="Arial Narrow" w:cs="Times New Roman"/>
                <w:b/>
                <w:sz w:val="18"/>
                <w:szCs w:val="18"/>
              </w:rPr>
              <w:t>odrębne zamówienie /OZ/)</w:t>
            </w:r>
          </w:p>
        </w:tc>
        <w:tc>
          <w:tcPr>
            <w:tcW w:w="736" w:type="pct"/>
            <w:vMerge w:val="restart"/>
            <w:tcBorders>
              <w:right w:val="single" w:sz="18" w:space="0" w:color="auto"/>
            </w:tcBorders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POZIOM /</w:t>
            </w:r>
          </w:p>
          <w:p w:rsidR="004408CC" w:rsidRDefault="004408CC" w:rsidP="00F33D5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ARKUSZE </w:t>
            </w:r>
          </w:p>
          <w:p w:rsidR="004408CC" w:rsidRDefault="004408CC" w:rsidP="00F33D5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(podstawowy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</w:t>
            </w:r>
          </w:p>
          <w:p w:rsidR="004408CC" w:rsidRDefault="004408CC" w:rsidP="00F33D5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>
              <w:rPr>
                <w:rFonts w:ascii="Arial Narrow" w:hAnsi="Arial Narrow" w:cs="Times New Roman"/>
                <w:b/>
                <w:sz w:val="14"/>
                <w:szCs w:val="14"/>
              </w:rPr>
              <w:t>cz. 1 i cz. 2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, </w:t>
            </w:r>
          </w:p>
          <w:p w:rsidR="004408CC" w:rsidRDefault="004408CC" w:rsidP="00F33D5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rozszerzony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br/>
              <w:t xml:space="preserve">cz.1 i cz.2, </w:t>
            </w:r>
          </w:p>
          <w:p w:rsidR="004408CC" w:rsidRPr="00510DD8" w:rsidRDefault="004408CC" w:rsidP="00F33D5E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 xml:space="preserve">dwujęzyczny, 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br/>
              <w:t>w drugim języku nauczania)</w:t>
            </w:r>
          </w:p>
        </w:tc>
        <w:tc>
          <w:tcPr>
            <w:tcW w:w="589" w:type="pct"/>
            <w:vMerge w:val="restart"/>
            <w:tcBorders>
              <w:left w:val="single" w:sz="18" w:space="0" w:color="auto"/>
            </w:tcBorders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Liczba</w:t>
            </w:r>
            <w:r>
              <w:rPr>
                <w:rFonts w:ascii="Arial Narrow" w:hAnsi="Arial Narrow" w:cs="Times New Roman"/>
                <w:b/>
                <w:sz w:val="14"/>
                <w:szCs w:val="14"/>
              </w:rPr>
              <w:t xml:space="preserve"> otrzymanych arkuszy (łącznie z </w:t>
            </w: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rezerwą)</w:t>
            </w:r>
          </w:p>
        </w:tc>
        <w:tc>
          <w:tcPr>
            <w:tcW w:w="515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63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589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663" w:type="pc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584" w:type="pct"/>
            <w:vMerge w:val="restart"/>
            <w:vAlign w:val="center"/>
          </w:tcPr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b/>
                <w:sz w:val="14"/>
                <w:szCs w:val="14"/>
              </w:rPr>
              <w:t>Liczna arkuszy przekazywanych do OKE</w:t>
            </w:r>
          </w:p>
          <w:p w:rsidR="004408CC" w:rsidRPr="00510DD8" w:rsidRDefault="004408CC" w:rsidP="001635F7">
            <w:pPr>
              <w:spacing w:after="0" w:line="240" w:lineRule="auto"/>
              <w:jc w:val="center"/>
              <w:rPr>
                <w:rFonts w:ascii="Arial Narrow" w:hAnsi="Arial Narrow" w:cs="Times New Roman"/>
                <w:sz w:val="14"/>
                <w:szCs w:val="14"/>
              </w:rPr>
            </w:pPr>
            <w:r w:rsidRPr="00510DD8">
              <w:rPr>
                <w:rFonts w:ascii="Arial Narrow" w:hAnsi="Arial Narrow" w:cs="Times New Roman"/>
                <w:sz w:val="14"/>
                <w:szCs w:val="14"/>
              </w:rPr>
              <w:t>(1+2+3+4)</w:t>
            </w:r>
          </w:p>
        </w:tc>
      </w:tr>
      <w:tr w:rsidR="004408CC" w:rsidRPr="00510DD8" w:rsidTr="004408CC">
        <w:tc>
          <w:tcPr>
            <w:tcW w:w="660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vMerge/>
            <w:tcBorders>
              <w:right w:val="single" w:sz="18" w:space="0" w:color="auto"/>
            </w:tcBorders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sz w:val="14"/>
                <w:szCs w:val="14"/>
              </w:rPr>
            </w:pPr>
          </w:p>
        </w:tc>
        <w:tc>
          <w:tcPr>
            <w:tcW w:w="589" w:type="pct"/>
            <w:vMerge/>
            <w:tcBorders>
              <w:left w:val="single" w:sz="18" w:space="0" w:color="auto"/>
            </w:tcBorders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  <w:tc>
          <w:tcPr>
            <w:tcW w:w="515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1</w:t>
            </w:r>
          </w:p>
        </w:tc>
        <w:tc>
          <w:tcPr>
            <w:tcW w:w="663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2</w:t>
            </w:r>
          </w:p>
        </w:tc>
        <w:tc>
          <w:tcPr>
            <w:tcW w:w="589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3</w:t>
            </w:r>
          </w:p>
        </w:tc>
        <w:tc>
          <w:tcPr>
            <w:tcW w:w="663" w:type="pct"/>
            <w:vAlign w:val="center"/>
          </w:tcPr>
          <w:p w:rsidR="004408CC" w:rsidRPr="0097215C" w:rsidRDefault="004408CC" w:rsidP="000A06F2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4"/>
                <w:szCs w:val="14"/>
              </w:rPr>
            </w:pPr>
            <w:r w:rsidRPr="0097215C">
              <w:rPr>
                <w:rFonts w:ascii="Arial Narrow" w:hAnsi="Arial Narrow" w:cs="Times New Roman"/>
                <w:i/>
                <w:sz w:val="14"/>
                <w:szCs w:val="14"/>
              </w:rPr>
              <w:t>4</w:t>
            </w:r>
          </w:p>
        </w:tc>
        <w:tc>
          <w:tcPr>
            <w:tcW w:w="584" w:type="pct"/>
            <w:vMerge/>
          </w:tcPr>
          <w:p w:rsidR="004408CC" w:rsidRPr="00510DD8" w:rsidRDefault="004408CC" w:rsidP="000A06F2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sz w:val="14"/>
                <w:szCs w:val="14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6" w:space="0" w:color="auto"/>
              <w:right w:val="single" w:sz="18" w:space="0" w:color="auto"/>
            </w:tcBorders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  <w:tr w:rsidR="004408CC" w:rsidRPr="00510DD8" w:rsidTr="004408CC">
        <w:trPr>
          <w:trHeight w:val="227"/>
        </w:trPr>
        <w:tc>
          <w:tcPr>
            <w:tcW w:w="660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 w:rsidP="00F86E3D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tcMar>
              <w:right w:w="57" w:type="dxa"/>
            </w:tcMar>
          </w:tcPr>
          <w:p w:rsidR="004408CC" w:rsidRPr="00510DD8" w:rsidRDefault="004408CC" w:rsidP="00580960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4408CC" w:rsidRPr="00510DD8" w:rsidRDefault="004408CC">
            <w:pPr>
              <w:spacing w:after="0" w:line="240" w:lineRule="auto"/>
              <w:jc w:val="right"/>
              <w:rPr>
                <w:rFonts w:ascii="Arial Narrow" w:hAnsi="Arial Narrow" w:cs="Times New Roman"/>
                <w:sz w:val="18"/>
                <w:szCs w:val="18"/>
              </w:rPr>
            </w:pPr>
          </w:p>
        </w:tc>
      </w:tr>
    </w:tbl>
    <w:p w:rsidR="00711DD1" w:rsidRPr="00510DD8" w:rsidRDefault="004408CC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[E-200</w:t>
      </w:r>
      <w:r w:rsidR="0024190F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24190F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autyzmem, w tym z zespołem Aspergera</w:t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 w:rsidR="00F86E3D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[E-300 / E-</w:t>
      </w:r>
      <w:r w:rsidR="005B1C8D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100</w:t>
      </w:r>
      <w:bookmarkStart w:id="0" w:name="_GoBack"/>
      <w:bookmarkEnd w:id="0"/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słabosłyszących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[E-400</w:t>
      </w:r>
      <w:r w:rsidR="00711DD1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711DD1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słabowidzących</w:t>
      </w:r>
    </w:p>
    <w:p w:rsidR="00FC357A" w:rsidRPr="00510DD8" w:rsidRDefault="004408CC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sz w:val="14"/>
          <w:szCs w:val="14"/>
          <w:lang w:eastAsia="pl-PL"/>
        </w:rPr>
      </w:pP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[E-600 / E-660</w:t>
      </w:r>
      <w:r w:rsidR="00FC357A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C357A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niewidomych</w:t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sz w:val="14"/>
          <w:szCs w:val="14"/>
          <w:lang w:eastAsia="pl-PL"/>
        </w:rPr>
        <w:tab/>
      </w:r>
      <w:r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[E-700</w:t>
      </w:r>
      <w:r w:rsidR="00FC357A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="00FC357A"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niesłyszących</w:t>
      </w:r>
    </w:p>
    <w:p w:rsidR="00F7348D" w:rsidRPr="00510DD8" w:rsidRDefault="00F7348D" w:rsidP="000A06F2">
      <w:pPr>
        <w:keepNext/>
        <w:spacing w:after="0" w:line="240" w:lineRule="auto"/>
        <w:jc w:val="both"/>
        <w:outlineLvl w:val="2"/>
        <w:rPr>
          <w:rFonts w:ascii="Arial Narrow" w:eastAsia="Times New Roman" w:hAnsi="Arial Narrow" w:cs="Arial"/>
          <w:bCs/>
          <w:color w:val="FF9900"/>
          <w:sz w:val="14"/>
          <w:szCs w:val="14"/>
          <w:lang w:eastAsia="pl-PL"/>
        </w:rPr>
      </w:pP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[odrębne zamówieni</w:t>
      </w:r>
      <w:r w:rsidR="006163D0"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>e</w:t>
      </w:r>
      <w:r w:rsidRPr="00510DD8">
        <w:rPr>
          <w:rFonts w:ascii="Arial Narrow" w:eastAsia="Times New Roman" w:hAnsi="Arial Narrow" w:cs="Arial"/>
          <w:bCs/>
          <w:color w:val="FF0000"/>
          <w:sz w:val="14"/>
          <w:szCs w:val="14"/>
          <w:lang w:eastAsia="pl-PL"/>
        </w:rPr>
        <w:t xml:space="preserve">] </w:t>
      </w:r>
      <w:r w:rsidRPr="00510DD8">
        <w:rPr>
          <w:rFonts w:ascii="Arial Narrow" w:eastAsia="Times New Roman" w:hAnsi="Arial Narrow" w:cs="Arial"/>
          <w:bCs/>
          <w:sz w:val="14"/>
          <w:szCs w:val="14"/>
          <w:lang w:eastAsia="pl-PL"/>
        </w:rPr>
        <w:t>dla zdających z niepełnosprawnościami sprzężonymi</w:t>
      </w:r>
    </w:p>
    <w:p w:rsidR="0097215C" w:rsidRDefault="0097215C" w:rsidP="00F25CA1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F25CA1" w:rsidRPr="00510DD8" w:rsidRDefault="00F25CA1" w:rsidP="00F25CA1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B</w:t>
      </w:r>
      <w:r w:rsidR="006163D0"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3</w:t>
      </w:r>
      <w:r w:rsidRPr="00510DD8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. Uwagi dotyczące arkuszy 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(np. informacja o płytach CD dołączonych do arkuszy, stron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wydruków komputerowych, nośnik</w:t>
      </w:r>
      <w:r w:rsidR="006163D0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ach</w:t>
      </w: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:rsidR="00F25CA1" w:rsidRPr="00510DD8" w:rsidRDefault="00F25CA1" w:rsidP="00F25CA1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32C" w:rsidRPr="00510DD8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4408CC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</w:t>
      </w:r>
    </w:p>
    <w:p w:rsidR="00F25CA1" w:rsidRPr="00510DD8" w:rsidRDefault="00F25CA1" w:rsidP="000A06F2">
      <w:pPr>
        <w:keepNext/>
        <w:spacing w:after="0" w:line="240" w:lineRule="auto"/>
        <w:outlineLvl w:val="2"/>
        <w:rPr>
          <w:rFonts w:ascii="Arial Narrow" w:eastAsia="Times New Roman" w:hAnsi="Arial Narrow" w:cs="Arial"/>
          <w:b/>
          <w:bCs/>
          <w:color w:val="FF9900"/>
          <w:sz w:val="16"/>
          <w:szCs w:val="16"/>
          <w:lang w:eastAsia="pl-PL"/>
        </w:rPr>
      </w:pPr>
    </w:p>
    <w:p w:rsidR="00510DD8" w:rsidRDefault="00510DD8">
      <w:pPr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>
        <w:rPr>
          <w:rFonts w:ascii="Arial Narrow" w:hAnsi="Arial Narrow" w:cs="Times New Roman"/>
          <w:b/>
          <w:smallCaps/>
          <w:sz w:val="20"/>
        </w:rPr>
        <w:br w:type="page"/>
      </w:r>
    </w:p>
    <w:p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lastRenderedPageBreak/>
        <w:t>C. Rozliczenie zwrotnych kopert</w:t>
      </w:r>
    </w:p>
    <w:p w:rsidR="005A732C" w:rsidRPr="00510DD8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1923"/>
        <w:gridCol w:w="1924"/>
        <w:gridCol w:w="1924"/>
        <w:gridCol w:w="1924"/>
      </w:tblGrid>
      <w:tr w:rsidR="00EE36EB" w:rsidRPr="00510DD8" w:rsidTr="002D0C1D">
        <w:trPr>
          <w:cantSplit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2D0C1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Liczba otrzymanych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Liczba kopert wykorzystanych do zapakowania arkuszy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58096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niewykorzystanych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uszkodzonych kopert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b/>
                <w:sz w:val="14"/>
                <w:szCs w:val="20"/>
                <w:lang w:eastAsia="pl-PL"/>
              </w:rPr>
              <w:t>Liczba  kopert przekazywanych do OKE</w:t>
            </w:r>
          </w:p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(1+2+3)</w:t>
            </w:r>
          </w:p>
        </w:tc>
      </w:tr>
      <w:tr w:rsidR="00EE36EB" w:rsidRPr="00510DD8" w:rsidTr="00EE36EB">
        <w:trPr>
          <w:cantSplit/>
        </w:trPr>
        <w:tc>
          <w:tcPr>
            <w:tcW w:w="100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10DD8" w:rsidRDefault="00EE36EB" w:rsidP="000A06F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EE36EB" w:rsidRPr="00510DD8" w:rsidTr="000A06F2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10DD8" w:rsidRDefault="00EE36EB" w:rsidP="000A06F2">
            <w:pPr>
              <w:spacing w:after="0" w:line="240" w:lineRule="auto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</w:tr>
    </w:tbl>
    <w:p w:rsidR="005A732C" w:rsidRPr="00510DD8" w:rsidRDefault="00765069" w:rsidP="00D35F9B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Część C jest wypełniana </w:t>
      </w:r>
      <w:r w:rsidR="00FC1FE9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tylko </w:t>
      </w: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po </w:t>
      </w:r>
      <w:r w:rsidR="00FC1FE9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zakończeniu egzaminu, do którego przeprowadzenia wykorzystano </w:t>
      </w:r>
      <w:r w:rsidR="007708B3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ostatnie arkusze </w:t>
      </w:r>
      <w:r w:rsidR="00D35F9B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>otrzymane w </w:t>
      </w:r>
      <w:r w:rsidR="00492416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>danej</w:t>
      </w:r>
      <w:r w:rsidR="007708B3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</w:t>
      </w:r>
      <w:r w:rsidR="00D35F9B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przesyłce </w:t>
      </w:r>
      <w:r w:rsidR="00714EAA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– jest to </w:t>
      </w:r>
      <w:r w:rsidR="00492416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całościowe rozliczenie </w:t>
      </w:r>
      <w:r w:rsidR="00714EAA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otrzymanych w niej </w:t>
      </w:r>
      <w:r w:rsidR="00492416"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>kopert.</w:t>
      </w:r>
      <w:r w:rsidRPr="00510DD8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</w:t>
      </w:r>
    </w:p>
    <w:p w:rsidR="005A732C" w:rsidRDefault="005A732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:rsidR="004408CC" w:rsidRPr="00510DD8" w:rsidRDefault="004408CC" w:rsidP="005A732C">
      <w:pPr>
        <w:spacing w:after="0" w:line="240" w:lineRule="auto"/>
        <w:rPr>
          <w:rFonts w:ascii="Arial Narrow" w:eastAsia="Times New Roman" w:hAnsi="Arial Narrow" w:cs="Times New Roman"/>
          <w:b/>
          <w:sz w:val="14"/>
          <w:szCs w:val="14"/>
          <w:lang w:eastAsia="pl-PL"/>
        </w:rPr>
      </w:pPr>
    </w:p>
    <w:p w:rsidR="005A732C" w:rsidRPr="00510DD8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Arial Narrow" w:hAnsi="Arial Narrow" w:cs="Times New Roman"/>
          <w:b/>
          <w:smallCaps/>
          <w:sz w:val="20"/>
        </w:rPr>
      </w:pPr>
      <w:r w:rsidRPr="00510DD8">
        <w:rPr>
          <w:rFonts w:ascii="Arial Narrow" w:hAnsi="Arial Narrow" w:cs="Times New Roman"/>
          <w:b/>
          <w:smallCaps/>
          <w:sz w:val="20"/>
        </w:rPr>
        <w:t>D. Załączniki do protokołu</w:t>
      </w:r>
    </w:p>
    <w:p w:rsidR="005A732C" w:rsidRPr="00510DD8" w:rsidRDefault="005A732C" w:rsidP="005A732C">
      <w:pPr>
        <w:spacing w:after="0" w:line="240" w:lineRule="auto"/>
        <w:rPr>
          <w:rFonts w:ascii="Arial Narrow" w:hAnsi="Arial Narrow" w:cs="Times New Roman"/>
          <w:smallCaps/>
          <w:sz w:val="8"/>
          <w:szCs w:val="8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10DD8" w:rsidTr="005A732C">
        <w:tc>
          <w:tcPr>
            <w:tcW w:w="461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10DD8" w:rsidTr="005A732C">
        <w:tc>
          <w:tcPr>
            <w:tcW w:w="461" w:type="dxa"/>
            <w:vAlign w:val="center"/>
          </w:tcPr>
          <w:p w:rsidR="005A732C" w:rsidRPr="00510DD8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:rsidR="005A732C" w:rsidRPr="00510DD8" w:rsidRDefault="005A732C" w:rsidP="005A732C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10DD8" w:rsidTr="005A732C">
        <w:tc>
          <w:tcPr>
            <w:tcW w:w="461" w:type="dxa"/>
            <w:vAlign w:val="center"/>
          </w:tcPr>
          <w:p w:rsidR="005A732C" w:rsidRPr="00510DD8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:rsidR="005A732C" w:rsidRPr="00510DD8" w:rsidRDefault="005A732C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wadliwe </w:t>
            </w:r>
            <w:r w:rsidR="003C301B"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oraz niewykorzystane </w:t>
            </w: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arkusze egzaminacyjne </w:t>
            </w:r>
          </w:p>
        </w:tc>
        <w:tc>
          <w:tcPr>
            <w:tcW w:w="2120" w:type="dxa"/>
            <w:vAlign w:val="center"/>
          </w:tcPr>
          <w:p w:rsidR="005A732C" w:rsidRPr="00510DD8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wadliwe płyty CD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stron: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plany rozmieszczenia zdających, członków zespołu nadzorującego i obserwatorów w każdej sali egzaminacyjnej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koperty zwrotne z arkuszami egzaminacyjnymi zdających, którzy przerwali egzamin z przyczyn losowych lub zdrowotnych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10DD8" w:rsidTr="005A732C">
        <w:tc>
          <w:tcPr>
            <w:tcW w:w="461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47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kopia wykazu zawartości przesyłki dostarczonej przez dystrybutora – z materiałami egzaminacyjnymi oraz kopertami zwrotnymi </w:t>
            </w:r>
          </w:p>
        </w:tc>
        <w:tc>
          <w:tcPr>
            <w:tcW w:w="2120" w:type="dxa"/>
            <w:vAlign w:val="center"/>
          </w:tcPr>
          <w:p w:rsidR="003C301B" w:rsidRPr="00510DD8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:rsidR="005A732C" w:rsidRPr="00510DD8" w:rsidRDefault="005A732C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p w:rsidR="003C301B" w:rsidRPr="00510DD8" w:rsidRDefault="003C301B" w:rsidP="005A732C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A732C" w:rsidRPr="00510DD8" w:rsidTr="00EC2F62">
        <w:tc>
          <w:tcPr>
            <w:tcW w:w="3693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729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5A732C" w:rsidRPr="00510DD8" w:rsidRDefault="005A732C" w:rsidP="005A732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RPr="00510DD8" w:rsidTr="00EC2F62">
        <w:tc>
          <w:tcPr>
            <w:tcW w:w="3693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729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5A732C" w:rsidRPr="00510DD8" w:rsidRDefault="005A732C" w:rsidP="005A732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510DD8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5A732C" w:rsidRPr="00510DD8" w:rsidRDefault="00EC2F62" w:rsidP="000A06F2">
      <w:pPr>
        <w:spacing w:after="0" w:line="240" w:lineRule="auto"/>
        <w:jc w:val="both"/>
        <w:rPr>
          <w:rFonts w:ascii="Arial Narrow" w:hAnsi="Arial Narrow" w:cs="Times New Roman"/>
          <w:sz w:val="4"/>
          <w:szCs w:val="4"/>
        </w:rPr>
      </w:pPr>
      <w:ins w:id="1" w:author="Marcin" w:date="2018-07-26T14:46:00Z">
        <w:r w:rsidRPr="00510DD8">
          <w:rPr>
            <w:rFonts w:ascii="Arial Narrow" w:hAnsi="Arial Narrow"/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471533</wp:posOffset>
                  </wp:positionH>
                  <wp:positionV relativeFrom="paragraph">
                    <wp:posOffset>4157617</wp:posOffset>
                  </wp:positionV>
                  <wp:extent cx="5408930" cy="468086"/>
                  <wp:effectExtent l="0" t="0" r="1270" b="8255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468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EC2F6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EC2F62" w:rsidRPr="004D1E04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EC2F62" w:rsidRPr="004408CC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Arial Narrow" w:hAnsi="Arial Narrow" w:cs="Times New Roman"/>
                                        <w:sz w:val="14"/>
                                      </w:rPr>
                                    </w:pPr>
                                    <w:r w:rsidRPr="004408CC">
                                      <w:rPr>
                                        <w:rFonts w:ascii="Arial Narrow" w:hAnsi="Arial Narrow" w:cs="Times New Roman"/>
                                        <w:sz w:val="14"/>
                                      </w:rPr>
  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</w:tc>
                              </w:tr>
                            </w:tbl>
                            <w:p w:rsidR="00EC2F62" w:rsidRDefault="00EC2F62" w:rsidP="00EC2F6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37.15pt;margin-top:327.35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EC2F6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EC2F62" w:rsidRPr="004D1E04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EC2F62" w:rsidRPr="004408CC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Arial Narrow" w:hAnsi="Arial Narrow" w:cs="Times New Roman"/>
                                  <w:sz w:val="14"/>
                                </w:rPr>
                              </w:pPr>
                              <w:r w:rsidRPr="004408CC">
                                <w:rPr>
                                  <w:rFonts w:ascii="Arial Narrow" w:hAnsi="Arial Narrow" w:cs="Times New Roman"/>
                                  <w:sz w:val="14"/>
                                </w:rPr>
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</w:tc>
                        </w:tr>
                      </w:tbl>
                      <w:p w:rsidR="00EC2F62" w:rsidRDefault="00EC2F62" w:rsidP="00EC2F62"/>
                    </w:txbxContent>
                  </v:textbox>
                </v:shape>
              </w:pict>
            </mc:Fallback>
          </mc:AlternateContent>
        </w:r>
      </w:ins>
    </w:p>
    <w:sectPr w:rsidR="005A732C" w:rsidRPr="00510DD8" w:rsidSect="00C91500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D98" w:rsidRDefault="00646D98" w:rsidP="00CB34AF">
      <w:pPr>
        <w:spacing w:after="0" w:line="240" w:lineRule="auto"/>
      </w:pPr>
      <w:r>
        <w:separator/>
      </w:r>
    </w:p>
  </w:endnote>
  <w:endnote w:type="continuationSeparator" w:id="0">
    <w:p w:rsidR="00646D98" w:rsidRDefault="00646D9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73E3EF7-68C7-49F8-A2A7-23023EF8853E}"/>
    <w:embedBold r:id="rId2" w:fontKey="{53E2D67A-E8D3-4397-9874-14C6EBC1F937}"/>
    <w:embedItalic r:id="rId3" w:fontKey="{30C5C772-DA50-44C3-99E0-9B328D9C92F3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03F4EBBF-2A5E-44D3-96FE-4B690B1E72C3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E36EB" w:rsidRPr="003C607B" w:rsidRDefault="00EE36E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510DD8">
          <w:rPr>
            <w:rFonts w:ascii="Arial Narrow" w:hAnsi="Arial Narrow" w:cs="Times New Roman"/>
            <w:b/>
            <w:sz w:val="18"/>
          </w:rPr>
          <w:fldChar w:fldCharType="begin"/>
        </w:r>
        <w:r w:rsidRPr="00510DD8">
          <w:rPr>
            <w:rFonts w:ascii="Arial Narrow" w:hAnsi="Arial Narrow" w:cs="Times New Roman"/>
            <w:b/>
            <w:sz w:val="18"/>
          </w:rPr>
          <w:instrText>PAGE   \* MERGEFORMAT</w:instrText>
        </w:r>
        <w:r w:rsidRPr="00510DD8">
          <w:rPr>
            <w:rFonts w:ascii="Arial Narrow" w:hAnsi="Arial Narrow" w:cs="Times New Roman"/>
            <w:b/>
            <w:sz w:val="18"/>
          </w:rPr>
          <w:fldChar w:fldCharType="separate"/>
        </w:r>
        <w:r w:rsidR="005B1C8D">
          <w:rPr>
            <w:rFonts w:ascii="Arial Narrow" w:hAnsi="Arial Narrow" w:cs="Times New Roman"/>
            <w:b/>
            <w:noProof/>
            <w:sz w:val="18"/>
          </w:rPr>
          <w:t>4</w:t>
        </w:r>
        <w:r w:rsidRPr="00510DD8">
          <w:rPr>
            <w:rFonts w:ascii="Arial Narrow" w:hAnsi="Arial Narrow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D98" w:rsidRDefault="00646D98" w:rsidP="00CB34AF">
      <w:pPr>
        <w:spacing w:after="0" w:line="240" w:lineRule="auto"/>
      </w:pPr>
      <w:r>
        <w:separator/>
      </w:r>
    </w:p>
  </w:footnote>
  <w:footnote w:type="continuationSeparator" w:id="0">
    <w:p w:rsidR="00646D98" w:rsidRDefault="00646D98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EE36EB" w:rsidTr="00510DD8">
      <w:trPr>
        <w:trHeight w:val="132"/>
      </w:trPr>
      <w:tc>
        <w:tcPr>
          <w:tcW w:w="1384" w:type="dxa"/>
          <w:shd w:val="clear" w:color="auto" w:fill="F2B800"/>
        </w:tcPr>
        <w:p w:rsidR="00EE36EB" w:rsidRPr="00510DD8" w:rsidRDefault="00EE36EB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510DD8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17.</w:t>
          </w:r>
        </w:p>
      </w:tc>
      <w:tc>
        <w:tcPr>
          <w:tcW w:w="8394" w:type="dxa"/>
          <w:vAlign w:val="center"/>
        </w:tcPr>
        <w:p w:rsidR="00EE36EB" w:rsidRPr="00510DD8" w:rsidRDefault="00EE36EB" w:rsidP="00526DCD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510DD8">
            <w:rPr>
              <w:rFonts w:ascii="Arial Narrow" w:hAnsi="Arial Narrow" w:cs="Times New Roman"/>
              <w:i/>
              <w:sz w:val="16"/>
            </w:rPr>
            <w:t>Protokół zbiorczy przebiegu części pisemnej egzaminu maturalnego z danego przedmiotu</w:t>
          </w:r>
        </w:p>
      </w:tc>
    </w:tr>
  </w:tbl>
  <w:p w:rsidR="00EE36EB" w:rsidRPr="001874F4" w:rsidRDefault="00EE36EB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40397"/>
    <w:rsid w:val="00045AE2"/>
    <w:rsid w:val="00055CA2"/>
    <w:rsid w:val="00067308"/>
    <w:rsid w:val="000A06F2"/>
    <w:rsid w:val="000A57F6"/>
    <w:rsid w:val="000B520B"/>
    <w:rsid w:val="00130214"/>
    <w:rsid w:val="00143972"/>
    <w:rsid w:val="001635F7"/>
    <w:rsid w:val="001874F4"/>
    <w:rsid w:val="001E5D3A"/>
    <w:rsid w:val="001F33CA"/>
    <w:rsid w:val="00204249"/>
    <w:rsid w:val="0024190F"/>
    <w:rsid w:val="00251754"/>
    <w:rsid w:val="002575D0"/>
    <w:rsid w:val="002C076D"/>
    <w:rsid w:val="002C70B8"/>
    <w:rsid w:val="002D0C1D"/>
    <w:rsid w:val="002D13C4"/>
    <w:rsid w:val="002D699D"/>
    <w:rsid w:val="00324C1B"/>
    <w:rsid w:val="00332050"/>
    <w:rsid w:val="003864A9"/>
    <w:rsid w:val="00390089"/>
    <w:rsid w:val="003C301B"/>
    <w:rsid w:val="003C5BA2"/>
    <w:rsid w:val="003C607B"/>
    <w:rsid w:val="003F11E0"/>
    <w:rsid w:val="003F4D94"/>
    <w:rsid w:val="00401DC5"/>
    <w:rsid w:val="00401FC1"/>
    <w:rsid w:val="004240EB"/>
    <w:rsid w:val="00435BE8"/>
    <w:rsid w:val="004408CC"/>
    <w:rsid w:val="00492416"/>
    <w:rsid w:val="004F2724"/>
    <w:rsid w:val="00510DD8"/>
    <w:rsid w:val="00510DE8"/>
    <w:rsid w:val="00526DCD"/>
    <w:rsid w:val="0054417B"/>
    <w:rsid w:val="0056352F"/>
    <w:rsid w:val="00575A67"/>
    <w:rsid w:val="00580960"/>
    <w:rsid w:val="005A732C"/>
    <w:rsid w:val="005A76E2"/>
    <w:rsid w:val="005B1C8D"/>
    <w:rsid w:val="006163D0"/>
    <w:rsid w:val="00620699"/>
    <w:rsid w:val="00646D98"/>
    <w:rsid w:val="006A287E"/>
    <w:rsid w:val="006E3D15"/>
    <w:rsid w:val="00711DD1"/>
    <w:rsid w:val="00714EAA"/>
    <w:rsid w:val="0072444D"/>
    <w:rsid w:val="007562B7"/>
    <w:rsid w:val="00765069"/>
    <w:rsid w:val="007708B3"/>
    <w:rsid w:val="007918C8"/>
    <w:rsid w:val="007C18B8"/>
    <w:rsid w:val="00813772"/>
    <w:rsid w:val="0085782F"/>
    <w:rsid w:val="00877912"/>
    <w:rsid w:val="0088572E"/>
    <w:rsid w:val="00897428"/>
    <w:rsid w:val="008A3B69"/>
    <w:rsid w:val="008C12D9"/>
    <w:rsid w:val="008F0420"/>
    <w:rsid w:val="008F457B"/>
    <w:rsid w:val="00917152"/>
    <w:rsid w:val="00943EAC"/>
    <w:rsid w:val="00944395"/>
    <w:rsid w:val="0097215C"/>
    <w:rsid w:val="0099204A"/>
    <w:rsid w:val="009B3A02"/>
    <w:rsid w:val="009D7D82"/>
    <w:rsid w:val="00A00620"/>
    <w:rsid w:val="00A2523D"/>
    <w:rsid w:val="00A37159"/>
    <w:rsid w:val="00A449AD"/>
    <w:rsid w:val="00A64572"/>
    <w:rsid w:val="00A80D80"/>
    <w:rsid w:val="00AC18E3"/>
    <w:rsid w:val="00AC7336"/>
    <w:rsid w:val="00AF10AC"/>
    <w:rsid w:val="00B14D49"/>
    <w:rsid w:val="00B154B9"/>
    <w:rsid w:val="00B21EA7"/>
    <w:rsid w:val="00B3624D"/>
    <w:rsid w:val="00B40B42"/>
    <w:rsid w:val="00B5771B"/>
    <w:rsid w:val="00B73185"/>
    <w:rsid w:val="00BD31D9"/>
    <w:rsid w:val="00BD7DF4"/>
    <w:rsid w:val="00BE48E2"/>
    <w:rsid w:val="00BF0BCB"/>
    <w:rsid w:val="00C22B30"/>
    <w:rsid w:val="00C23481"/>
    <w:rsid w:val="00C5302C"/>
    <w:rsid w:val="00C57F99"/>
    <w:rsid w:val="00C734A5"/>
    <w:rsid w:val="00C91500"/>
    <w:rsid w:val="00C95B20"/>
    <w:rsid w:val="00CB34AF"/>
    <w:rsid w:val="00D0570D"/>
    <w:rsid w:val="00D0622D"/>
    <w:rsid w:val="00D35F9B"/>
    <w:rsid w:val="00D63A62"/>
    <w:rsid w:val="00D70061"/>
    <w:rsid w:val="00D87835"/>
    <w:rsid w:val="00DA7F42"/>
    <w:rsid w:val="00DD6425"/>
    <w:rsid w:val="00DE3936"/>
    <w:rsid w:val="00DF1299"/>
    <w:rsid w:val="00DF5E80"/>
    <w:rsid w:val="00E04A45"/>
    <w:rsid w:val="00E9254C"/>
    <w:rsid w:val="00EC0C37"/>
    <w:rsid w:val="00EC2F62"/>
    <w:rsid w:val="00ED3B6C"/>
    <w:rsid w:val="00ED556D"/>
    <w:rsid w:val="00EE1AA3"/>
    <w:rsid w:val="00EE36EB"/>
    <w:rsid w:val="00F232F6"/>
    <w:rsid w:val="00F25CA1"/>
    <w:rsid w:val="00F326B7"/>
    <w:rsid w:val="00F33D5E"/>
    <w:rsid w:val="00F37C7B"/>
    <w:rsid w:val="00F53970"/>
    <w:rsid w:val="00F7348D"/>
    <w:rsid w:val="00F86E3D"/>
    <w:rsid w:val="00F94DAE"/>
    <w:rsid w:val="00FA5250"/>
    <w:rsid w:val="00FB0E4B"/>
    <w:rsid w:val="00FC1FE9"/>
    <w:rsid w:val="00FC2B95"/>
    <w:rsid w:val="00FC357A"/>
    <w:rsid w:val="00FE144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C9C4-BF34-4A34-9CBA-9F28352F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2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29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99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17</vt:lpstr>
    </vt:vector>
  </TitlesOfParts>
  <Company/>
  <LinksUpToDate>false</LinksUpToDate>
  <CharactersWithSpaces>7917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17</dc:title>
  <dc:subject/>
  <dc:creator>Centralna Komisja Egzaminacyjna</dc:creator>
  <cp:keywords/>
  <dc:description/>
  <cp:lastModifiedBy>Marcin Smolik</cp:lastModifiedBy>
  <cp:revision>5</cp:revision>
  <dcterms:created xsi:type="dcterms:W3CDTF">2021-07-29T10:55:00Z</dcterms:created>
  <dcterms:modified xsi:type="dcterms:W3CDTF">2021-08-18T13:14:00Z</dcterms:modified>
</cp:coreProperties>
</file>